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17BF6" w:rsidTr="0058177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BF6" w:rsidRPr="00AF7B6B" w:rsidRDefault="00217BF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F7B6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BF6" w:rsidRPr="00AF7B6B" w:rsidRDefault="00643CFF" w:rsidP="0058177F">
            <w:pPr>
              <w:ind w:firstLine="0"/>
              <w:jc w:val="left"/>
              <w:rPr>
                <w:rFonts w:eastAsiaTheme="minorEastAsia"/>
                <w:b/>
                <w:sz w:val="24"/>
                <w:szCs w:val="24"/>
              </w:rPr>
            </w:pPr>
            <w:r w:rsidRPr="00AF7B6B">
              <w:rPr>
                <w:rFonts w:eastAsiaTheme="minorEastAsia"/>
                <w:b/>
                <w:sz w:val="24"/>
                <w:szCs w:val="24"/>
              </w:rPr>
              <w:t>204Е52</w:t>
            </w:r>
          </w:p>
        </w:tc>
      </w:tr>
      <w:tr w:rsidR="00217BF6" w:rsidTr="0058177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BF6" w:rsidRPr="00AF7B6B" w:rsidRDefault="00217BF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F7B6B">
              <w:rPr>
                <w:b/>
                <w:sz w:val="24"/>
                <w:szCs w:val="24"/>
              </w:rPr>
              <w:t xml:space="preserve">Номер материала </w:t>
            </w:r>
            <w:r w:rsidRPr="00AF7B6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BF6" w:rsidRPr="00AF7B6B" w:rsidRDefault="001371C6" w:rsidP="0058177F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AF7B6B">
              <w:rPr>
                <w:b/>
                <w:color w:val="000000"/>
                <w:sz w:val="24"/>
                <w:szCs w:val="24"/>
              </w:rPr>
              <w:t>2123809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AF7B6B" w:rsidRDefault="00AF7B6B" w:rsidP="00AF7B6B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Первый заместитель директора - главный инженер</w:t>
      </w:r>
    </w:p>
    <w:p w:rsidR="00AF7B6B" w:rsidRDefault="00AF7B6B" w:rsidP="00AF7B6B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AF7B6B" w:rsidRDefault="00AF7B6B" w:rsidP="00AF7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4"/>
          <w:szCs w:val="24"/>
        </w:rPr>
        <w:t xml:space="preserve">                  ________________ /Н.П. Киреенко/                                                                              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СТп-1</w:t>
      </w:r>
      <w:r w:rsidR="009727F7">
        <w:rPr>
          <w:b/>
          <w:sz w:val="24"/>
          <w:szCs w:val="24"/>
        </w:rPr>
        <w:t>0</w:t>
      </w:r>
      <w:r w:rsidR="00350872">
        <w:rPr>
          <w:b/>
          <w:sz w:val="24"/>
          <w:szCs w:val="24"/>
        </w:rPr>
        <w:t> </w:t>
      </w:r>
      <w:r w:rsidR="00DD4122">
        <w:rPr>
          <w:b/>
          <w:sz w:val="24"/>
          <w:szCs w:val="24"/>
        </w:rPr>
        <w:t>35</w:t>
      </w:r>
      <w:r w:rsidR="00D26D37">
        <w:rPr>
          <w:b/>
          <w:sz w:val="24"/>
          <w:szCs w:val="24"/>
        </w:rPr>
        <w:t>/</w:t>
      </w:r>
      <w:r w:rsidR="00DD4122">
        <w:rPr>
          <w:b/>
          <w:sz w:val="24"/>
          <w:szCs w:val="24"/>
        </w:rPr>
        <w:t>50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AF7B6B">
        <w:trPr>
          <w:trHeight w:val="896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AF7B6B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205DDF" w:rsidRDefault="00E34850" w:rsidP="003F48A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СТп-1</w:t>
            </w:r>
            <w:r w:rsidR="00D26D37">
              <w:rPr>
                <w:sz w:val="24"/>
                <w:szCs w:val="24"/>
              </w:rPr>
              <w:t>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5B2972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6 и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F7B6B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86A7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486A78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F7B6B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D758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proofErr w:type="gramStart"/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4D758C">
              <w:rPr>
                <w:color w:val="000000"/>
                <w:sz w:val="24"/>
                <w:szCs w:val="24"/>
              </w:rPr>
              <w:t>от 35 до 50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F7B6B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AF7B6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Тип муфты – </w:t>
            </w:r>
            <w:proofErr w:type="gramStart"/>
            <w:r w:rsidRPr="00CA1B04">
              <w:rPr>
                <w:color w:val="000000"/>
                <w:sz w:val="24"/>
                <w:szCs w:val="24"/>
              </w:rPr>
              <w:t>соединительная</w:t>
            </w:r>
            <w:proofErr w:type="gramEnd"/>
            <w:r w:rsidR="00AF7B6B">
              <w:rPr>
                <w:color w:val="000000"/>
                <w:sz w:val="24"/>
                <w:szCs w:val="24"/>
              </w:rPr>
              <w:t>,</w:t>
            </w:r>
            <w:r w:rsidRPr="00CA1B04">
              <w:rPr>
                <w:color w:val="000000"/>
                <w:sz w:val="24"/>
                <w:szCs w:val="24"/>
              </w:rPr>
              <w:t xml:space="preserve"> на основе термоусаживаемых изделий.</w:t>
            </w:r>
          </w:p>
        </w:tc>
      </w:tr>
      <w:tr w:rsidR="00486A78" w:rsidRPr="00205DDF" w:rsidTr="00AF7B6B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E86F7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Область применения и назначение – для соединения 3-х жильных силовых каб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 xml:space="preserve">лей с бумажной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маслопропитанной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изоляцией с броней или без брони, с общей алюминиевой или свинцовой оболочкой. Используются для кабелей, проложе</w:t>
            </w:r>
            <w:r w:rsidRPr="00205DDF">
              <w:rPr>
                <w:color w:val="000000"/>
                <w:sz w:val="24"/>
                <w:szCs w:val="24"/>
              </w:rPr>
              <w:t>н</w:t>
            </w:r>
            <w:r w:rsidRPr="00205DDF">
              <w:rPr>
                <w:color w:val="000000"/>
                <w:sz w:val="24"/>
                <w:szCs w:val="24"/>
              </w:rPr>
              <w:t>ных в тоннелях, кабельных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86A78" w:rsidRPr="00205DDF" w:rsidTr="00AF7B6B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E86F7D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Особенности конструкции муфты – для обеспечения полной герметичности муфты после монтажа, на внутреннюю поверхность термоусаживаемых трубок, перчаток и кожуха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</w:t>
            </w:r>
            <w:r w:rsidRPr="00205DDF">
              <w:rPr>
                <w:sz w:val="24"/>
                <w:szCs w:val="24"/>
              </w:rPr>
              <w:t>о</w:t>
            </w:r>
            <w:r w:rsidRPr="00205DDF">
              <w:rPr>
                <w:sz w:val="24"/>
                <w:szCs w:val="24"/>
              </w:rPr>
              <w:t>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клей;  для крепежа провода заземления к металлическим оболочкам с</w:t>
            </w:r>
            <w:r w:rsidRPr="00205DDF">
              <w:rPr>
                <w:sz w:val="24"/>
                <w:szCs w:val="24"/>
              </w:rPr>
              <w:t>о</w:t>
            </w:r>
            <w:r w:rsidRPr="00205DDF">
              <w:rPr>
                <w:sz w:val="24"/>
                <w:szCs w:val="24"/>
              </w:rPr>
              <w:t>единяемых кабелей должны быть предусмотрены пружины постоянного давл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ния; для обеспечения дополнительной изоляции и придаче конструкции допо</w:t>
            </w:r>
            <w:r w:rsidRPr="00205DDF">
              <w:rPr>
                <w:sz w:val="24"/>
                <w:szCs w:val="24"/>
              </w:rPr>
              <w:t>л</w:t>
            </w:r>
            <w:r w:rsidRPr="00205DDF">
              <w:rPr>
                <w:sz w:val="24"/>
                <w:szCs w:val="24"/>
              </w:rPr>
              <w:t>нительной жесткости в комплекте муфты должна быть предусмотрена гибкая межфазная изолирующая распорка, а наружный кожух должен состоять из двух термоусаживаемых трубок, монтируемых внахлест.</w:t>
            </w:r>
          </w:p>
        </w:tc>
      </w:tr>
      <w:tr w:rsidR="00486A78" w:rsidRPr="00205DDF" w:rsidTr="00AF7B6B">
        <w:trPr>
          <w:trHeight w:val="5523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E86F7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Изолирующие перчатки*.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Внутренние</w:t>
            </w:r>
            <w:r>
              <w:rPr>
                <w:color w:val="333333"/>
                <w:sz w:val="24"/>
                <w:szCs w:val="24"/>
              </w:rPr>
              <w:t xml:space="preserve"> изолирующие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 xml:space="preserve">Внешние </w:t>
            </w:r>
            <w:proofErr w:type="spellStart"/>
            <w:r w:rsidRPr="00205DDF">
              <w:rPr>
                <w:color w:val="333333"/>
                <w:sz w:val="24"/>
                <w:szCs w:val="24"/>
              </w:rPr>
              <w:t>анти</w:t>
            </w:r>
            <w:r>
              <w:rPr>
                <w:color w:val="333333"/>
                <w:sz w:val="24"/>
                <w:szCs w:val="24"/>
              </w:rPr>
              <w:t>трекинговые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изолирующие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Электропроводящие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Толстостенные изолирующие ма</w:t>
            </w:r>
            <w:r>
              <w:rPr>
                <w:color w:val="333333"/>
                <w:sz w:val="24"/>
                <w:szCs w:val="24"/>
              </w:rPr>
              <w:t>нжеты*</w:t>
            </w:r>
            <w:r w:rsidR="00397B20"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(на место соединения жил).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Внутренний кожух*.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Внешний защитный кожух*.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Герметик </w:t>
            </w:r>
            <w:proofErr w:type="gramStart"/>
            <w:r>
              <w:rPr>
                <w:color w:val="333333"/>
                <w:sz w:val="24"/>
                <w:szCs w:val="24"/>
              </w:rPr>
              <w:t>маслостойкий</w:t>
            </w:r>
            <w:proofErr w:type="gramEnd"/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proofErr w:type="gramStart"/>
            <w:r>
              <w:rPr>
                <w:color w:val="333333"/>
                <w:sz w:val="24"/>
                <w:szCs w:val="24"/>
              </w:rPr>
              <w:t>Пластина-герметик</w:t>
            </w:r>
            <w:proofErr w:type="gramEnd"/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Мастика для зап</w:t>
            </w:r>
            <w:r>
              <w:rPr>
                <w:color w:val="333333"/>
                <w:sz w:val="24"/>
                <w:szCs w:val="24"/>
              </w:rPr>
              <w:t>олнения межфазного пространства.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 xml:space="preserve">Изолирующая </w:t>
            </w:r>
            <w:proofErr w:type="spellStart"/>
            <w:r w:rsidRPr="00205DDF">
              <w:rPr>
                <w:color w:val="333333"/>
                <w:sz w:val="24"/>
                <w:szCs w:val="24"/>
              </w:rPr>
              <w:t>межжильная</w:t>
            </w:r>
            <w:proofErr w:type="spellEnd"/>
            <w:r w:rsidRPr="00205DDF">
              <w:rPr>
                <w:color w:val="333333"/>
                <w:sz w:val="24"/>
                <w:szCs w:val="24"/>
              </w:rPr>
              <w:t xml:space="preserve"> распорка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Провод заземления с наконечником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pStyle w:val="af0"/>
              <w:numPr>
                <w:ilvl w:val="0"/>
                <w:numId w:val="20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Припой</w:t>
            </w:r>
            <w:r>
              <w:rPr>
                <w:color w:val="000000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Паяльный жир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Пружины постоянного давления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Болтовые алюминиевые соединители с 4-мя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Бандажная медная проволока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Изоляционная лента (ПВХ)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Бандажная нить.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proofErr w:type="spellStart"/>
            <w:r w:rsidRPr="00205DDF">
              <w:rPr>
                <w:color w:val="333333"/>
                <w:sz w:val="24"/>
                <w:szCs w:val="24"/>
              </w:rPr>
              <w:t>Киперная</w:t>
            </w:r>
            <w:proofErr w:type="spellEnd"/>
            <w:r w:rsidRPr="00205DDF">
              <w:rPr>
                <w:color w:val="333333"/>
                <w:sz w:val="24"/>
                <w:szCs w:val="24"/>
              </w:rPr>
              <w:t xml:space="preserve"> лента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Экранирующая алюминиевая лента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Наждачная бумага.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Салфетки обтирочные (х/б).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Комплектовочная ведомость</w:t>
            </w:r>
            <w:r>
              <w:rPr>
                <w:color w:val="333333"/>
                <w:sz w:val="24"/>
                <w:szCs w:val="24"/>
              </w:rPr>
              <w:t>.</w:t>
            </w:r>
            <w:r w:rsidRPr="00205DDF">
              <w:rPr>
                <w:color w:val="333333"/>
                <w:sz w:val="24"/>
                <w:szCs w:val="24"/>
              </w:rPr>
              <w:t xml:space="preserve"> 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Упаковочная коробка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ind w:left="360"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5DDF">
              <w:rPr>
                <w:bCs/>
                <w:color w:val="000000"/>
                <w:sz w:val="24"/>
                <w:szCs w:val="24"/>
              </w:rPr>
              <w:t>* - термоусаживаемые компоненты (должны обладать стойкостью к ультр</w:t>
            </w:r>
            <w:r w:rsidRPr="00205DDF">
              <w:rPr>
                <w:bCs/>
                <w:color w:val="000000"/>
                <w:sz w:val="24"/>
                <w:szCs w:val="24"/>
              </w:rPr>
              <w:t>а</w:t>
            </w:r>
            <w:r w:rsidRPr="00205DDF">
              <w:rPr>
                <w:bCs/>
                <w:color w:val="000000"/>
                <w:sz w:val="24"/>
                <w:szCs w:val="24"/>
              </w:rPr>
              <w:t>фиолетовому излучению и погодным условиям)</w:t>
            </w:r>
          </w:p>
        </w:tc>
      </w:tr>
      <w:tr w:rsidR="00E34850" w:rsidRPr="00205DDF" w:rsidTr="00AF7B6B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AF7B6B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837495">
              <w:rPr>
                <w:sz w:val="24"/>
                <w:szCs w:val="24"/>
              </w:rPr>
              <w:t xml:space="preserve">для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ветствовать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При маркировании транспортной тары с муфтами должны быть нанесены манипуляционные знаки: «Верх, не кантовать», «Осторожно, </w:t>
      </w:r>
      <w:proofErr w:type="gramStart"/>
      <w:r w:rsidRPr="00205DDF">
        <w:rPr>
          <w:bCs/>
          <w:sz w:val="24"/>
          <w:szCs w:val="24"/>
        </w:rPr>
        <w:t>хрупкое</w:t>
      </w:r>
      <w:proofErr w:type="gramEnd"/>
      <w:r w:rsidRPr="00205DDF">
        <w:rPr>
          <w:bCs/>
          <w:sz w:val="24"/>
          <w:szCs w:val="24"/>
        </w:rPr>
        <w:t>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837495" w:rsidRPr="00837495">
        <w:rPr>
          <w:szCs w:val="24"/>
        </w:rPr>
        <w:t xml:space="preserve"> </w:t>
      </w:r>
      <w:r w:rsidR="00837495" w:rsidRPr="00837495">
        <w:rPr>
          <w:sz w:val="24"/>
          <w:szCs w:val="24"/>
        </w:rPr>
        <w:t>- «Смоленскэнерго»</w:t>
      </w:r>
      <w:r w:rsidR="00837495">
        <w:rPr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 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F64B8A" w:rsidRPr="00F64B8A" w:rsidRDefault="00F64B8A" w:rsidP="00F64B8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 w:rsidRPr="00F64B8A">
        <w:rPr>
          <w:b/>
          <w:bCs/>
          <w:sz w:val="26"/>
          <w:szCs w:val="26"/>
        </w:rPr>
        <w:t>Предмет закупки</w:t>
      </w:r>
    </w:p>
    <w:p w:rsidR="00F64B8A" w:rsidRDefault="00F64B8A" w:rsidP="00F64B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F64B8A" w:rsidRDefault="00F64B8A" w:rsidP="00F64B8A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F64B8A" w:rsidTr="00F64B8A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F64B8A" w:rsidTr="00F64B8A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64B8A">
              <w:rPr>
                <w:color w:val="000000"/>
                <w:sz w:val="22"/>
                <w:szCs w:val="22"/>
              </w:rPr>
              <w:t>Муфта кабельная СТп-10-35/50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B8A" w:rsidRDefault="008357A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кмт</w:t>
            </w:r>
            <w:bookmarkStart w:id="1" w:name="_GoBack"/>
            <w:bookmarkEnd w:id="1"/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B8A" w:rsidRDefault="00F64B8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F64B8A" w:rsidRDefault="00F64B8A" w:rsidP="00F64B8A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p w:rsidR="00837495" w:rsidRDefault="00837495" w:rsidP="00837495">
      <w:pPr>
        <w:ind w:firstLine="0"/>
        <w:rPr>
          <w:color w:val="00B0F0"/>
          <w:sz w:val="26"/>
          <w:szCs w:val="26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</w:p>
    <w:p w:rsidR="00837495" w:rsidRDefault="00837495" w:rsidP="00837495">
      <w:pPr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8A5CA5" w:rsidRPr="00205DDF" w:rsidRDefault="008A5CA5" w:rsidP="00837495">
      <w:pPr>
        <w:ind w:firstLine="0"/>
        <w:rPr>
          <w:color w:val="00B0F0"/>
          <w:sz w:val="24"/>
          <w:szCs w:val="24"/>
        </w:rPr>
      </w:pPr>
    </w:p>
    <w:sectPr w:rsidR="008A5CA5" w:rsidRPr="00205DDF" w:rsidSect="00C3258B">
      <w:headerReference w:type="even" r:id="rId9"/>
      <w:footerReference w:type="default" r:id="rId10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4F" w:rsidRDefault="001C044F">
      <w:r>
        <w:separator/>
      </w:r>
    </w:p>
  </w:endnote>
  <w:endnote w:type="continuationSeparator" w:id="0">
    <w:p w:rsidR="001C044F" w:rsidRDefault="001C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0E3237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8357A4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4F" w:rsidRDefault="001C044F">
      <w:r>
        <w:separator/>
      </w:r>
    </w:p>
  </w:footnote>
  <w:footnote w:type="continuationSeparator" w:id="0">
    <w:p w:rsidR="001C044F" w:rsidRDefault="001C0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E323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9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20"/>
  </w:num>
  <w:num w:numId="19">
    <w:abstractNumId w:val="11"/>
  </w:num>
  <w:num w:numId="20">
    <w:abstractNumId w:val="19"/>
  </w:num>
  <w:num w:numId="2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237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1C6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44F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17BF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4537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08A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758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972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CFF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4A56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BFB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2BAB"/>
    <w:rsid w:val="007C460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5808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7A4"/>
    <w:rsid w:val="0083624E"/>
    <w:rsid w:val="008363D0"/>
    <w:rsid w:val="008363E5"/>
    <w:rsid w:val="0083749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AF7B6B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BF7D7A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122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6F7D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4B8A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F69"/>
    <w:rsid w:val="00FA5105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0412-35D6-44B8-BA40-0E2F68F5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11</cp:revision>
  <cp:lastPrinted>2015-03-26T10:55:00Z</cp:lastPrinted>
  <dcterms:created xsi:type="dcterms:W3CDTF">2014-07-10T05:09:00Z</dcterms:created>
  <dcterms:modified xsi:type="dcterms:W3CDTF">2015-03-26T10:55:00Z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